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7DF0" w:rsidRPr="0056098B" w:rsidRDefault="00E50F45" w:rsidP="00912474">
      <w:pPr>
        <w:tabs>
          <w:tab w:val="num" w:pos="0"/>
          <w:tab w:val="left" w:pos="1080"/>
          <w:tab w:val="left" w:pos="1620"/>
          <w:tab w:val="center" w:pos="4320"/>
        </w:tabs>
        <w:spacing w:line="240" w:lineRule="exact"/>
        <w:jc w:val="both"/>
        <w:rPr>
          <w:b/>
          <w:color w:val="FF0000"/>
        </w:rPr>
      </w:pPr>
      <w:ins w:id="0" w:author="user" w:date="2012-11-20T08:29:00Z">
        <w:r>
          <w:rPr>
            <w:b/>
            <w:color w:val="FF0000"/>
          </w:rPr>
          <w:t xml:space="preserve">12A                                      </w:t>
        </w:r>
      </w:ins>
      <w:bookmarkStart w:id="1" w:name="_GoBack"/>
      <w:bookmarkEnd w:id="1"/>
      <w:ins w:id="2" w:author="user" w:date="2012-11-15T11:27:00Z">
        <w:r w:rsidR="00604477">
          <w:rPr>
            <w:b/>
            <w:color w:val="FF0000"/>
          </w:rPr>
          <w:t>CHANGES PROPOSED BY TCS</w:t>
        </w:r>
      </w:ins>
    </w:p>
    <w:p w:rsidR="00E57DF0" w:rsidRDefault="00E57DF0" w:rsidP="00E57DF0">
      <w:pPr>
        <w:tabs>
          <w:tab w:val="num" w:pos="0"/>
          <w:tab w:val="left" w:pos="1080"/>
          <w:tab w:val="left" w:pos="1620"/>
        </w:tabs>
        <w:spacing w:line="240" w:lineRule="exact"/>
        <w:jc w:val="both"/>
        <w:rPr>
          <w:b/>
        </w:rPr>
      </w:pPr>
    </w:p>
    <w:p w:rsidR="00E57DF0" w:rsidDel="00604477" w:rsidRDefault="00E57DF0" w:rsidP="00E57DF0">
      <w:pPr>
        <w:tabs>
          <w:tab w:val="num" w:pos="0"/>
          <w:tab w:val="left" w:pos="1080"/>
          <w:tab w:val="left" w:pos="1620"/>
        </w:tabs>
        <w:spacing w:line="240" w:lineRule="exact"/>
        <w:jc w:val="both"/>
        <w:rPr>
          <w:del w:id="3" w:author="user" w:date="2012-11-15T11:27:00Z"/>
          <w:b/>
        </w:rPr>
      </w:pPr>
      <w:r>
        <w:rPr>
          <w:b/>
        </w:rPr>
        <w:t xml:space="preserve">Terms of Reference of Advisory Working Group </w:t>
      </w:r>
      <w:del w:id="4" w:author="user" w:date="2012-11-15T11:27:00Z">
        <w:r w:rsidDel="00604477">
          <w:rPr>
            <w:b/>
          </w:rPr>
          <w:delText xml:space="preserve">(As </w:delText>
        </w:r>
        <w:r w:rsidRPr="00E57DF0" w:rsidDel="00604477">
          <w:rPr>
            <w:b/>
          </w:rPr>
          <w:delText>APPENDIX XX</w:delText>
        </w:r>
        <w:r w:rsidDel="00604477">
          <w:rPr>
            <w:b/>
          </w:rPr>
          <w:delText xml:space="preserve"> to 39</w:delText>
        </w:r>
        <w:r w:rsidRPr="00E57DF0" w:rsidDel="00604477">
          <w:rPr>
            <w:b/>
            <w:vertAlign w:val="superscript"/>
          </w:rPr>
          <w:delText>Th</w:delText>
        </w:r>
        <w:r w:rsidDel="00604477">
          <w:rPr>
            <w:b/>
          </w:rPr>
          <w:delText xml:space="preserve"> TC Session)</w:delText>
        </w:r>
      </w:del>
    </w:p>
    <w:p w:rsidR="00E57DF0" w:rsidRDefault="00E57DF0" w:rsidP="00E57DF0">
      <w:pPr>
        <w:tabs>
          <w:tab w:val="num" w:pos="0"/>
          <w:tab w:val="left" w:pos="1080"/>
          <w:tab w:val="left" w:pos="1620"/>
        </w:tabs>
        <w:spacing w:line="240" w:lineRule="exact"/>
        <w:jc w:val="both"/>
      </w:pPr>
    </w:p>
    <w:p w:rsidR="00E57DF0" w:rsidRDefault="00E57DF0" w:rsidP="00E57DF0">
      <w:pPr>
        <w:pStyle w:val="Heading1"/>
        <w:spacing w:line="240" w:lineRule="exact"/>
        <w:jc w:val="both"/>
      </w:pPr>
      <w:r>
        <w:t>Guidance</w:t>
      </w:r>
    </w:p>
    <w:p w:rsidR="00E57DF0" w:rsidRDefault="00E57DF0" w:rsidP="00E57DF0">
      <w:pPr>
        <w:tabs>
          <w:tab w:val="left" w:pos="540"/>
        </w:tabs>
        <w:spacing w:line="240" w:lineRule="exact"/>
        <w:jc w:val="both"/>
      </w:pPr>
      <w:r>
        <w:tab/>
        <w:t>In establishment of the Advisory Working Group, the Typhoon Committee provided the following guidance for their assistance in planning and implementation of measures required for mitigation of typhoon-related disasters</w:t>
      </w:r>
      <w:r>
        <w:rPr>
          <w:b/>
          <w:bCs/>
          <w:i/>
          <w:iCs/>
        </w:rPr>
        <w:t>.</w:t>
      </w:r>
    </w:p>
    <w:p w:rsidR="00E57DF0" w:rsidRDefault="00E57DF0" w:rsidP="00E57DF0">
      <w:pPr>
        <w:spacing w:line="240" w:lineRule="exact"/>
        <w:jc w:val="both"/>
      </w:pPr>
    </w:p>
    <w:p w:rsidR="00E57DF0" w:rsidRDefault="00E57DF0" w:rsidP="00E57DF0">
      <w:pPr>
        <w:numPr>
          <w:ilvl w:val="0"/>
          <w:numId w:val="1"/>
        </w:numPr>
        <w:tabs>
          <w:tab w:val="clear" w:pos="900"/>
          <w:tab w:val="num" w:pos="1080"/>
        </w:tabs>
        <w:spacing w:line="240" w:lineRule="exact"/>
        <w:ind w:left="1080" w:hanging="540"/>
        <w:jc w:val="both"/>
      </w:pPr>
      <w:r>
        <w:t>To improve the efficiency and effectiveness of the Typhoon Committee, the TCS, and TCS Secretary.</w:t>
      </w:r>
    </w:p>
    <w:p w:rsidR="00E57DF0" w:rsidRDefault="00E57DF0" w:rsidP="00E57DF0">
      <w:pPr>
        <w:numPr>
          <w:ilvl w:val="0"/>
          <w:numId w:val="1"/>
        </w:numPr>
        <w:tabs>
          <w:tab w:val="clear" w:pos="900"/>
          <w:tab w:val="num" w:pos="1080"/>
        </w:tabs>
        <w:spacing w:line="240" w:lineRule="exact"/>
        <w:ind w:left="1080" w:hanging="540"/>
        <w:jc w:val="both"/>
      </w:pPr>
      <w:r>
        <w:t>To promote international cooperation in the three components of Meteorology, Hydrology, and Disaster Prevention and Preparedness.  Training and Research are incorporated as part of each of these three.</w:t>
      </w:r>
    </w:p>
    <w:p w:rsidR="00E57DF0" w:rsidRDefault="00E57DF0" w:rsidP="00E57DF0">
      <w:pPr>
        <w:numPr>
          <w:ilvl w:val="0"/>
          <w:numId w:val="1"/>
        </w:numPr>
        <w:tabs>
          <w:tab w:val="clear" w:pos="900"/>
          <w:tab w:val="num" w:pos="1080"/>
        </w:tabs>
        <w:spacing w:line="240" w:lineRule="exact"/>
        <w:ind w:left="1080" w:hanging="540"/>
        <w:jc w:val="both"/>
      </w:pPr>
      <w:r>
        <w:t>To promote the use of advanced information technology and resource sharing among Members of the Typhoon Committee.</w:t>
      </w:r>
    </w:p>
    <w:p w:rsidR="00E57DF0" w:rsidRDefault="00E57DF0" w:rsidP="00E57DF0">
      <w:pPr>
        <w:numPr>
          <w:ilvl w:val="0"/>
          <w:numId w:val="1"/>
        </w:numPr>
        <w:tabs>
          <w:tab w:val="clear" w:pos="900"/>
          <w:tab w:val="num" w:pos="1080"/>
        </w:tabs>
        <w:spacing w:line="240" w:lineRule="exact"/>
        <w:ind w:left="1080" w:hanging="540"/>
        <w:jc w:val="both"/>
      </w:pPr>
      <w:r>
        <w:t>To facilitate the implementation of the Strategic Plan, Annual Operating Plan, and Annual Budget.</w:t>
      </w:r>
    </w:p>
    <w:p w:rsidR="00E57DF0" w:rsidRDefault="00E57DF0" w:rsidP="00E57DF0">
      <w:pPr>
        <w:numPr>
          <w:ilvl w:val="0"/>
          <w:numId w:val="1"/>
        </w:numPr>
        <w:tabs>
          <w:tab w:val="clear" w:pos="900"/>
          <w:tab w:val="num" w:pos="1080"/>
        </w:tabs>
        <w:spacing w:line="240" w:lineRule="exact"/>
        <w:ind w:left="1080" w:hanging="540"/>
        <w:jc w:val="both"/>
      </w:pPr>
      <w:r>
        <w:t>To enhance resources mobilization.</w:t>
      </w:r>
    </w:p>
    <w:p w:rsidR="00E57DF0" w:rsidRDefault="00E57DF0" w:rsidP="00E57DF0">
      <w:pPr>
        <w:tabs>
          <w:tab w:val="num" w:pos="1080"/>
        </w:tabs>
        <w:spacing w:line="240" w:lineRule="exact"/>
        <w:ind w:left="1080" w:hanging="540"/>
        <w:jc w:val="both"/>
        <w:rPr>
          <w:rFonts w:eastAsia="Batang"/>
          <w:lang w:eastAsia="ko-KR"/>
        </w:rPr>
      </w:pPr>
    </w:p>
    <w:p w:rsidR="00E57DF0" w:rsidRDefault="00E57DF0" w:rsidP="00E57DF0">
      <w:pPr>
        <w:pStyle w:val="Heading3"/>
        <w:spacing w:line="240" w:lineRule="exact"/>
        <w:jc w:val="both"/>
        <w:rPr>
          <w:rFonts w:ascii="Times New Roman" w:hAnsi="Times New Roman" w:cs="Times New Roman"/>
          <w:bCs w:val="0"/>
          <w:sz w:val="24"/>
          <w:szCs w:val="24"/>
        </w:rPr>
      </w:pPr>
      <w:r>
        <w:rPr>
          <w:rFonts w:ascii="Times New Roman" w:hAnsi="Times New Roman" w:cs="Times New Roman"/>
          <w:bCs w:val="0"/>
          <w:sz w:val="24"/>
          <w:szCs w:val="24"/>
        </w:rPr>
        <w:t>Terms of Reference</w:t>
      </w:r>
    </w:p>
    <w:p w:rsidR="00E57DF0" w:rsidRDefault="00E57DF0" w:rsidP="00E57DF0">
      <w:pPr>
        <w:tabs>
          <w:tab w:val="left" w:pos="540"/>
        </w:tabs>
        <w:spacing w:line="240" w:lineRule="exact"/>
        <w:jc w:val="both"/>
      </w:pPr>
      <w:r>
        <w:tab/>
        <w:t xml:space="preserve">The Advisory Working Group (AWG) will assist the Chairperson of the Typhoon Committee and the TC Secretary to coordinate the implementation of TC decisions.  The AWG will also act as a “Think Tank/Steering Group” function to advise and offer options or proposals, as required, to the Typhoon Committee Members, the Typhoon Committee, the TC Chairperson, </w:t>
      </w:r>
      <w:proofErr w:type="gramStart"/>
      <w:r>
        <w:t>TC</w:t>
      </w:r>
      <w:proofErr w:type="gramEnd"/>
      <w:r>
        <w:t xml:space="preserve"> Secretary.</w:t>
      </w:r>
    </w:p>
    <w:p w:rsidR="00E57DF0" w:rsidRDefault="00E57DF0" w:rsidP="00E57DF0">
      <w:pPr>
        <w:tabs>
          <w:tab w:val="left" w:pos="540"/>
          <w:tab w:val="left" w:pos="1260"/>
        </w:tabs>
        <w:spacing w:line="240" w:lineRule="exact"/>
        <w:ind w:hanging="540"/>
        <w:jc w:val="both"/>
      </w:pPr>
    </w:p>
    <w:p w:rsidR="00E57DF0" w:rsidRDefault="00E57DF0" w:rsidP="00E57DF0">
      <w:pPr>
        <w:numPr>
          <w:ilvl w:val="0"/>
          <w:numId w:val="2"/>
        </w:numPr>
        <w:tabs>
          <w:tab w:val="clear" w:pos="720"/>
          <w:tab w:val="left" w:pos="1080"/>
        </w:tabs>
        <w:spacing w:line="240" w:lineRule="exact"/>
        <w:ind w:left="1080" w:hanging="540"/>
        <w:jc w:val="both"/>
      </w:pPr>
      <w:r>
        <w:rPr>
          <w:rFonts w:eastAsia="Batang" w:hint="eastAsia"/>
          <w:lang w:eastAsia="ko-KR"/>
        </w:rPr>
        <w:t xml:space="preserve">To </w:t>
      </w:r>
      <w:r>
        <w:rPr>
          <w:rFonts w:eastAsia="Batang"/>
          <w:lang w:eastAsia="ko-KR"/>
        </w:rPr>
        <w:t xml:space="preserve">monitor, </w:t>
      </w:r>
      <w:r>
        <w:rPr>
          <w:rFonts w:eastAsia="Batang" w:hint="eastAsia"/>
          <w:lang w:eastAsia="ko-KR"/>
        </w:rPr>
        <w:t>review</w:t>
      </w:r>
      <w:r>
        <w:rPr>
          <w:rFonts w:eastAsia="Batang"/>
          <w:lang w:eastAsia="ko-KR"/>
        </w:rPr>
        <w:t>, and evaluate</w:t>
      </w:r>
      <w:r>
        <w:rPr>
          <w:rFonts w:eastAsia="Batang" w:hint="eastAsia"/>
          <w:lang w:eastAsia="ko-KR"/>
        </w:rPr>
        <w:t xml:space="preserve"> the </w:t>
      </w:r>
      <w:r>
        <w:rPr>
          <w:rFonts w:eastAsia="Batang"/>
          <w:lang w:eastAsia="ko-KR"/>
        </w:rPr>
        <w:t>Strategic Plan’s Key Results Areas, Strategic Goals, and Activities; the objectives/action of the Annual Operating Plan; and Annual Budget and make proposals concerning these documents and the evaluation of the results achieved to the Committee</w:t>
      </w:r>
      <w:r>
        <w:rPr>
          <w:rFonts w:eastAsia="Batang" w:hint="eastAsia"/>
          <w:lang w:eastAsia="ko-KR"/>
        </w:rPr>
        <w:t>.</w:t>
      </w:r>
      <w:r>
        <w:t xml:space="preserve"> </w:t>
      </w:r>
    </w:p>
    <w:p w:rsidR="00E57DF0" w:rsidRDefault="00E57DF0" w:rsidP="00E57DF0">
      <w:pPr>
        <w:numPr>
          <w:ilvl w:val="0"/>
          <w:numId w:val="2"/>
        </w:numPr>
        <w:tabs>
          <w:tab w:val="clear" w:pos="720"/>
          <w:tab w:val="left" w:pos="1080"/>
        </w:tabs>
        <w:spacing w:line="240" w:lineRule="exact"/>
        <w:ind w:left="1080" w:hanging="540"/>
        <w:jc w:val="both"/>
      </w:pPr>
      <w:r>
        <w:t>To provide overall direction and oversight for the Associated Activities – Integrated listed in the Strategic Plan.</w:t>
      </w:r>
    </w:p>
    <w:p w:rsidR="00E57DF0" w:rsidRDefault="00E57DF0" w:rsidP="00E57DF0">
      <w:pPr>
        <w:numPr>
          <w:ilvl w:val="0"/>
          <w:numId w:val="2"/>
        </w:numPr>
        <w:tabs>
          <w:tab w:val="clear" w:pos="720"/>
          <w:tab w:val="left" w:pos="1080"/>
        </w:tabs>
        <w:spacing w:line="240" w:lineRule="exact"/>
        <w:ind w:left="1080" w:hanging="540"/>
        <w:jc w:val="both"/>
      </w:pPr>
      <w:r>
        <w:t>To provide options and proposals to enhance the effectiveness of the Typhoon Committee, TC Chairperson, the TC Secretary, and the TCS.</w:t>
      </w:r>
    </w:p>
    <w:p w:rsidR="00E57DF0" w:rsidRDefault="00E57DF0" w:rsidP="00E57DF0">
      <w:pPr>
        <w:numPr>
          <w:ilvl w:val="0"/>
          <w:numId w:val="2"/>
        </w:numPr>
        <w:tabs>
          <w:tab w:val="clear" w:pos="720"/>
          <w:tab w:val="left" w:pos="1080"/>
        </w:tabs>
        <w:spacing w:line="240" w:lineRule="exact"/>
        <w:ind w:left="1080" w:hanging="540"/>
        <w:jc w:val="both"/>
      </w:pPr>
      <w:r>
        <w:rPr>
          <w:rFonts w:eastAsia="Batang" w:hint="eastAsia"/>
          <w:lang w:eastAsia="ko-KR"/>
        </w:rPr>
        <w:t>T</w:t>
      </w:r>
      <w:r>
        <w:rPr>
          <w:rFonts w:hint="eastAsia"/>
        </w:rPr>
        <w:t xml:space="preserve">o </w:t>
      </w:r>
      <w:r>
        <w:t xml:space="preserve">assist in the </w:t>
      </w:r>
      <w:r>
        <w:rPr>
          <w:rFonts w:eastAsia="Batang" w:hint="eastAsia"/>
          <w:lang w:eastAsia="ko-KR"/>
        </w:rPr>
        <w:t>consider</w:t>
      </w:r>
      <w:r>
        <w:rPr>
          <w:rFonts w:eastAsia="Batang"/>
          <w:lang w:eastAsia="ko-KR"/>
        </w:rPr>
        <w:t>ation</w:t>
      </w:r>
      <w:r>
        <w:rPr>
          <w:rFonts w:eastAsia="Batang" w:hint="eastAsia"/>
          <w:lang w:eastAsia="ko-KR"/>
        </w:rPr>
        <w:t xml:space="preserve"> and coordinat</w:t>
      </w:r>
      <w:r>
        <w:rPr>
          <w:rFonts w:eastAsia="Batang"/>
          <w:lang w:eastAsia="ko-KR"/>
        </w:rPr>
        <w:t xml:space="preserve">ion of prioritize </w:t>
      </w:r>
      <w:r>
        <w:rPr>
          <w:rFonts w:eastAsia="Batang" w:hint="eastAsia"/>
          <w:lang w:eastAsia="ko-KR"/>
        </w:rPr>
        <w:t>project proposals and their budget</w:t>
      </w:r>
      <w:r>
        <w:rPr>
          <w:rFonts w:eastAsia="Batang"/>
          <w:lang w:eastAsia="ko-KR"/>
        </w:rPr>
        <w:t>s</w:t>
      </w:r>
      <w:r>
        <w:rPr>
          <w:rFonts w:eastAsia="Batang" w:hint="eastAsia"/>
          <w:lang w:eastAsia="ko-KR"/>
        </w:rPr>
        <w:t xml:space="preserve"> provided by the </w:t>
      </w:r>
      <w:r>
        <w:rPr>
          <w:rFonts w:eastAsia="Batang"/>
          <w:lang w:eastAsia="ko-KR"/>
        </w:rPr>
        <w:t>three</w:t>
      </w:r>
      <w:r>
        <w:rPr>
          <w:rFonts w:eastAsia="Batang" w:hint="eastAsia"/>
          <w:lang w:eastAsia="ko-KR"/>
        </w:rPr>
        <w:t xml:space="preserve"> components of TC</w:t>
      </w:r>
      <w:r>
        <w:rPr>
          <w:rFonts w:hint="eastAsia"/>
        </w:rPr>
        <w:t>.</w:t>
      </w:r>
      <w:r>
        <w:t xml:space="preserve">  Training and Research are incorporated as part of each of these three.</w:t>
      </w:r>
    </w:p>
    <w:p w:rsidR="00E57DF0" w:rsidRDefault="00E57DF0" w:rsidP="00E57DF0">
      <w:pPr>
        <w:numPr>
          <w:ilvl w:val="0"/>
          <w:numId w:val="2"/>
        </w:numPr>
        <w:tabs>
          <w:tab w:val="clear" w:pos="720"/>
          <w:tab w:val="left" w:pos="1080"/>
        </w:tabs>
        <w:spacing w:line="240" w:lineRule="exact"/>
        <w:ind w:left="1080" w:hanging="540"/>
        <w:jc w:val="both"/>
      </w:pPr>
      <w:r>
        <w:t>To provide options and assistance on collaborative activities among the three components and priority options to the Typhoon Committee.</w:t>
      </w:r>
    </w:p>
    <w:p w:rsidR="00E57DF0" w:rsidRDefault="00E57DF0" w:rsidP="00E57DF0">
      <w:pPr>
        <w:numPr>
          <w:ilvl w:val="0"/>
          <w:numId w:val="2"/>
        </w:numPr>
        <w:tabs>
          <w:tab w:val="clear" w:pos="720"/>
          <w:tab w:val="left" w:pos="1080"/>
        </w:tabs>
        <w:spacing w:line="240" w:lineRule="exact"/>
        <w:ind w:left="1080" w:hanging="540"/>
        <w:jc w:val="both"/>
      </w:pPr>
      <w:r>
        <w:t>To provide options and assistance on mechanisms aimed at improving the implementation of the Strategic Plan and Annual Operating Plan.</w:t>
      </w:r>
    </w:p>
    <w:p w:rsidR="00E57DF0" w:rsidRDefault="00E57DF0" w:rsidP="00E57DF0">
      <w:pPr>
        <w:numPr>
          <w:ilvl w:val="0"/>
          <w:numId w:val="2"/>
        </w:numPr>
        <w:tabs>
          <w:tab w:val="clear" w:pos="720"/>
          <w:tab w:val="left" w:pos="1080"/>
        </w:tabs>
        <w:spacing w:line="240" w:lineRule="exact"/>
        <w:ind w:left="1080" w:hanging="540"/>
        <w:jc w:val="both"/>
      </w:pPr>
      <w:r>
        <w:t>To assist in mobilizing resources to achieve the goals and objectives as determined by the Typhoon Committee in the Strategic Plan and Annual Operating Plan.</w:t>
      </w:r>
    </w:p>
    <w:p w:rsidR="00E57DF0" w:rsidRDefault="00E57DF0" w:rsidP="00E57DF0">
      <w:pPr>
        <w:numPr>
          <w:ilvl w:val="0"/>
          <w:numId w:val="2"/>
        </w:numPr>
        <w:tabs>
          <w:tab w:val="clear" w:pos="720"/>
          <w:tab w:val="left" w:pos="1080"/>
        </w:tabs>
        <w:spacing w:line="240" w:lineRule="exact"/>
        <w:ind w:left="1080" w:hanging="540"/>
        <w:jc w:val="both"/>
      </w:pPr>
      <w:r>
        <w:t xml:space="preserve">Coordinate and </w:t>
      </w:r>
      <w:proofErr w:type="spellStart"/>
      <w:r>
        <w:t>harmonise</w:t>
      </w:r>
      <w:proofErr w:type="spellEnd"/>
      <w:r>
        <w:t xml:space="preserve"> activities among WGs, TRCG, RMG, and TCS.</w:t>
      </w:r>
    </w:p>
    <w:p w:rsidR="00E57DF0" w:rsidRDefault="00E57DF0" w:rsidP="00E57DF0">
      <w:pPr>
        <w:numPr>
          <w:ilvl w:val="0"/>
          <w:numId w:val="2"/>
        </w:numPr>
        <w:tabs>
          <w:tab w:val="clear" w:pos="720"/>
          <w:tab w:val="left" w:pos="1080"/>
        </w:tabs>
        <w:spacing w:line="240" w:lineRule="exact"/>
        <w:ind w:left="1080" w:hanging="540"/>
        <w:jc w:val="both"/>
      </w:pPr>
      <w:r>
        <w:t>Monitor and ensure that the projects/activities authorized by the TC are being accomplished in a timely manner.</w:t>
      </w:r>
    </w:p>
    <w:p w:rsidR="00E57DF0" w:rsidRDefault="00E57DF0" w:rsidP="00E57DF0">
      <w:pPr>
        <w:numPr>
          <w:ilvl w:val="0"/>
          <w:numId w:val="2"/>
        </w:numPr>
        <w:tabs>
          <w:tab w:val="clear" w:pos="720"/>
          <w:tab w:val="left" w:pos="1080"/>
        </w:tabs>
        <w:spacing w:line="240" w:lineRule="exact"/>
        <w:ind w:left="1080" w:hanging="540"/>
        <w:jc w:val="both"/>
      </w:pPr>
      <w:r>
        <w:t>Development, review and propose the format of the Members’ written reports and Members’ oral reports at the Typhoon Committee Sessions to focus on the results achieved on the Strategic Plan and Annual Operating Plan.</w:t>
      </w:r>
    </w:p>
    <w:p w:rsidR="00E57DF0" w:rsidRDefault="00E57DF0" w:rsidP="00E57DF0">
      <w:pPr>
        <w:numPr>
          <w:ilvl w:val="0"/>
          <w:numId w:val="2"/>
        </w:numPr>
        <w:tabs>
          <w:tab w:val="clear" w:pos="720"/>
          <w:tab w:val="left" w:pos="1080"/>
        </w:tabs>
        <w:spacing w:line="240" w:lineRule="exact"/>
        <w:ind w:left="1080" w:hanging="540"/>
        <w:jc w:val="both"/>
      </w:pPr>
      <w:r>
        <w:lastRenderedPageBreak/>
        <w:t>To evaluate proposals for Typhoon Committee’s Members attendance at international meetings funded by the TCTF.</w:t>
      </w:r>
    </w:p>
    <w:p w:rsidR="00E57DF0" w:rsidRDefault="00E57DF0" w:rsidP="00E57DF0">
      <w:pPr>
        <w:numPr>
          <w:ilvl w:val="0"/>
          <w:numId w:val="2"/>
        </w:numPr>
        <w:tabs>
          <w:tab w:val="clear" w:pos="720"/>
          <w:tab w:val="left" w:pos="1080"/>
        </w:tabs>
        <w:spacing w:line="240" w:lineRule="exact"/>
        <w:ind w:left="1080" w:hanging="540"/>
        <w:jc w:val="both"/>
      </w:pPr>
      <w:r>
        <w:t>Perform missions as required on strategic planning and project/grant proposals to selected Members.</w:t>
      </w:r>
    </w:p>
    <w:p w:rsidR="00E57DF0" w:rsidRDefault="00E57DF0" w:rsidP="00E57DF0">
      <w:pPr>
        <w:tabs>
          <w:tab w:val="left" w:pos="1080"/>
        </w:tabs>
        <w:spacing w:line="240" w:lineRule="exact"/>
        <w:jc w:val="both"/>
        <w:rPr>
          <w:rFonts w:eastAsia="Batang"/>
          <w:lang w:eastAsia="ko-KR"/>
        </w:rPr>
      </w:pPr>
    </w:p>
    <w:p w:rsidR="00E57DF0" w:rsidRDefault="00E57DF0" w:rsidP="00E57DF0">
      <w:pPr>
        <w:tabs>
          <w:tab w:val="left" w:pos="1080"/>
        </w:tabs>
        <w:spacing w:line="240" w:lineRule="exact"/>
        <w:jc w:val="both"/>
        <w:rPr>
          <w:rFonts w:eastAsia="Batang"/>
          <w:lang w:eastAsia="ko-KR"/>
        </w:rPr>
      </w:pPr>
    </w:p>
    <w:p w:rsidR="00E57DF0" w:rsidRDefault="00E57DF0" w:rsidP="00E57DF0">
      <w:pPr>
        <w:spacing w:line="240" w:lineRule="exact"/>
        <w:jc w:val="both"/>
        <w:rPr>
          <w:b/>
        </w:rPr>
      </w:pPr>
      <w:r>
        <w:rPr>
          <w:b/>
        </w:rPr>
        <w:t>Members</w:t>
      </w:r>
    </w:p>
    <w:p w:rsidR="00E57DF0" w:rsidRPr="00F133D8" w:rsidDel="00F133D8" w:rsidRDefault="00E57DF0" w:rsidP="00E57DF0">
      <w:pPr>
        <w:numPr>
          <w:ilvl w:val="0"/>
          <w:numId w:val="3"/>
        </w:numPr>
        <w:tabs>
          <w:tab w:val="num" w:pos="1080"/>
        </w:tabs>
        <w:spacing w:line="240" w:lineRule="exact"/>
        <w:ind w:left="1080" w:hanging="540"/>
        <w:jc w:val="both"/>
        <w:rPr>
          <w:del w:id="5" w:author="user" w:date="2012-11-15T11:21:00Z"/>
          <w:rFonts w:eastAsia="Batang"/>
          <w:lang w:eastAsia="ko-KR"/>
          <w:rPrChange w:id="6" w:author="user" w:date="2012-11-15T11:21:00Z">
            <w:rPr>
              <w:del w:id="7" w:author="user" w:date="2012-11-15T11:21:00Z"/>
            </w:rPr>
          </w:rPrChange>
        </w:rPr>
      </w:pPr>
      <w:del w:id="8" w:author="user" w:date="2012-11-15T11:21:00Z">
        <w:r w:rsidDel="00F133D8">
          <w:delText>Dr Bui Van Duc, Viet Nam, TC Chair for 2005-2006 as Chairperson</w:delText>
        </w:r>
      </w:del>
    </w:p>
    <w:p w:rsidR="00F133D8" w:rsidRDefault="00F133D8" w:rsidP="00F133D8">
      <w:pPr>
        <w:numPr>
          <w:ilvl w:val="0"/>
          <w:numId w:val="3"/>
        </w:numPr>
        <w:spacing w:line="240" w:lineRule="exact"/>
        <w:jc w:val="both"/>
        <w:rPr>
          <w:ins w:id="9" w:author="user" w:date="2012-11-15T11:22:00Z"/>
          <w:rFonts w:ascii="Arial" w:eastAsia="Batang" w:hAnsi="Arial" w:cs="Arial"/>
          <w:sz w:val="22"/>
          <w:lang w:eastAsia="ko-KR"/>
        </w:rPr>
      </w:pPr>
      <w:ins w:id="10" w:author="user" w:date="2012-11-15T11:22:00Z">
        <w:r>
          <w:rPr>
            <w:rFonts w:ascii="Arial" w:hAnsi="Arial" w:cs="Arial"/>
            <w:sz w:val="22"/>
          </w:rPr>
          <w:t>Chairperson as appointed by the Typhoon Committee</w:t>
        </w:r>
      </w:ins>
    </w:p>
    <w:p w:rsidR="00E57DF0" w:rsidRPr="00F133D8" w:rsidDel="00F133D8" w:rsidRDefault="00E57DF0" w:rsidP="00E57DF0">
      <w:pPr>
        <w:numPr>
          <w:ilvl w:val="0"/>
          <w:numId w:val="3"/>
        </w:numPr>
        <w:tabs>
          <w:tab w:val="num" w:pos="1080"/>
        </w:tabs>
        <w:spacing w:line="240" w:lineRule="exact"/>
        <w:ind w:left="1080" w:hanging="540"/>
        <w:jc w:val="both"/>
        <w:rPr>
          <w:del w:id="11" w:author="user" w:date="2012-11-15T11:22:00Z"/>
          <w:rFonts w:eastAsia="Batang"/>
          <w:lang w:eastAsia="ko-KR"/>
          <w:rPrChange w:id="12" w:author="user" w:date="2012-11-15T11:23:00Z">
            <w:rPr>
              <w:del w:id="13" w:author="user" w:date="2012-11-15T11:22:00Z"/>
            </w:rPr>
          </w:rPrChange>
        </w:rPr>
      </w:pPr>
      <w:del w:id="14" w:author="user" w:date="2012-11-15T11:22:00Z">
        <w:r w:rsidDel="00F133D8">
          <w:delText>Mr James C. Weyman, USA as Vice-Chairperson</w:delText>
        </w:r>
      </w:del>
    </w:p>
    <w:p w:rsidR="00F133D8" w:rsidRPr="00F133D8" w:rsidRDefault="00F133D8" w:rsidP="00F133D8">
      <w:pPr>
        <w:pStyle w:val="ListParagraph"/>
        <w:numPr>
          <w:ilvl w:val="0"/>
          <w:numId w:val="3"/>
        </w:numPr>
        <w:rPr>
          <w:ins w:id="15" w:author="user" w:date="2012-11-15T11:23:00Z"/>
          <w:rFonts w:eastAsia="Batang"/>
          <w:lang w:eastAsia="ko-KR"/>
        </w:rPr>
      </w:pPr>
      <w:ins w:id="16" w:author="user" w:date="2012-11-15T11:23:00Z">
        <w:r w:rsidRPr="00F133D8">
          <w:rPr>
            <w:rFonts w:eastAsia="Batang"/>
            <w:lang w:eastAsia="ko-KR"/>
          </w:rPr>
          <w:t>Vice-Chairperson as appointed by the Typhoon Committee</w:t>
        </w:r>
      </w:ins>
    </w:p>
    <w:p w:rsidR="00E57DF0" w:rsidRDefault="00E57DF0" w:rsidP="00E57DF0">
      <w:pPr>
        <w:numPr>
          <w:ilvl w:val="0"/>
          <w:numId w:val="3"/>
        </w:numPr>
        <w:tabs>
          <w:tab w:val="num" w:pos="1080"/>
        </w:tabs>
        <w:spacing w:line="240" w:lineRule="exact"/>
        <w:ind w:left="1080" w:hanging="540"/>
        <w:jc w:val="both"/>
        <w:rPr>
          <w:rFonts w:eastAsia="Batang"/>
          <w:lang w:eastAsia="ko-KR"/>
        </w:rPr>
      </w:pPr>
      <w:r>
        <w:t xml:space="preserve">Chairpersons of the TRCG, </w:t>
      </w:r>
      <w:r w:rsidRPr="00F133D8">
        <w:rPr>
          <w:strike/>
          <w:rPrChange w:id="17" w:author="user" w:date="2012-11-15T11:23:00Z">
            <w:rPr/>
          </w:rPrChange>
        </w:rPr>
        <w:t>RMG</w:t>
      </w:r>
      <w:r>
        <w:t>, and the three working groups (meteorology, hydrology, and D</w:t>
      </w:r>
      <w:ins w:id="18" w:author="user" w:date="2012-11-15T11:23:00Z">
        <w:r w:rsidR="00F133D8">
          <w:t>RR</w:t>
        </w:r>
      </w:ins>
      <w:del w:id="19" w:author="user" w:date="2012-11-15T11:23:00Z">
        <w:r w:rsidDel="00F133D8">
          <w:delText>PP</w:delText>
        </w:r>
      </w:del>
      <w:r>
        <w:t xml:space="preserve">) and the Head of RSMC Tokyo </w:t>
      </w:r>
      <w:r>
        <w:rPr>
          <w:rFonts w:eastAsia="Batang" w:hint="eastAsia"/>
          <w:lang w:eastAsia="ko-KR"/>
        </w:rPr>
        <w:t>as core members</w:t>
      </w:r>
      <w:r>
        <w:rPr>
          <w:rFonts w:eastAsia="Batang"/>
          <w:lang w:eastAsia="ko-KR"/>
        </w:rPr>
        <w:t>, and</w:t>
      </w:r>
    </w:p>
    <w:p w:rsidR="00E57DF0" w:rsidRDefault="00E57DF0" w:rsidP="00E57DF0">
      <w:pPr>
        <w:numPr>
          <w:ilvl w:val="0"/>
          <w:numId w:val="3"/>
        </w:numPr>
        <w:tabs>
          <w:tab w:val="num" w:pos="1080"/>
        </w:tabs>
        <w:spacing w:line="240" w:lineRule="exact"/>
        <w:ind w:left="1080" w:hanging="540"/>
        <w:jc w:val="both"/>
        <w:rPr>
          <w:rFonts w:eastAsia="Batang"/>
          <w:lang w:eastAsia="ko-KR"/>
        </w:rPr>
      </w:pPr>
      <w:r>
        <w:t xml:space="preserve">Representatives of WMO and ESCAP </w:t>
      </w:r>
      <w:r>
        <w:rPr>
          <w:rFonts w:eastAsia="Batang" w:hint="eastAsia"/>
          <w:lang w:eastAsia="ko-KR"/>
        </w:rPr>
        <w:t xml:space="preserve">(as </w:t>
      </w:r>
      <w:r>
        <w:t>ex-officio members</w:t>
      </w:r>
      <w:r>
        <w:rPr>
          <w:rFonts w:eastAsia="Batang" w:hint="eastAsia"/>
          <w:lang w:eastAsia="ko-KR"/>
        </w:rPr>
        <w:t>)</w:t>
      </w:r>
    </w:p>
    <w:p w:rsidR="00E57DF0" w:rsidRDefault="00E57DF0" w:rsidP="00E57DF0">
      <w:pPr>
        <w:spacing w:line="240" w:lineRule="exact"/>
        <w:jc w:val="both"/>
        <w:rPr>
          <w:rFonts w:eastAsia="Batang"/>
          <w:lang w:eastAsia="ko-KR"/>
        </w:rPr>
      </w:pPr>
    </w:p>
    <w:p w:rsidR="00E57DF0" w:rsidDel="00F133D8" w:rsidRDefault="00E57DF0" w:rsidP="00E57DF0">
      <w:pPr>
        <w:pStyle w:val="BodyText"/>
        <w:rPr>
          <w:del w:id="20" w:author="user" w:date="2012-11-15T11:24:00Z"/>
          <w:sz w:val="24"/>
          <w:szCs w:val="24"/>
        </w:rPr>
      </w:pPr>
      <w:r>
        <w:rPr>
          <w:sz w:val="24"/>
          <w:szCs w:val="24"/>
        </w:rPr>
        <w:t xml:space="preserve">The term of service on the AWG is 1 year subject to extension authorized by the Committee. </w:t>
      </w:r>
    </w:p>
    <w:p w:rsidR="00F133D8" w:rsidRDefault="00F133D8" w:rsidP="00E57DF0">
      <w:pPr>
        <w:spacing w:line="240" w:lineRule="exact"/>
        <w:jc w:val="both"/>
        <w:rPr>
          <w:rFonts w:eastAsia="Batang"/>
          <w:lang w:eastAsia="ko-KR"/>
        </w:rPr>
      </w:pPr>
    </w:p>
    <w:p w:rsidR="00E57DF0" w:rsidRDefault="00E57DF0" w:rsidP="00E57DF0">
      <w:pPr>
        <w:spacing w:line="240" w:lineRule="exact"/>
        <w:jc w:val="both"/>
        <w:rPr>
          <w:rFonts w:eastAsia="Batang"/>
          <w:b/>
          <w:lang w:eastAsia="ko-KR"/>
        </w:rPr>
      </w:pPr>
      <w:r>
        <w:rPr>
          <w:rFonts w:eastAsia="Batang" w:hint="eastAsia"/>
          <w:b/>
          <w:lang w:eastAsia="ko-KR"/>
        </w:rPr>
        <w:t xml:space="preserve">Operational modalities   </w:t>
      </w:r>
    </w:p>
    <w:p w:rsidR="00E57DF0" w:rsidRDefault="00E57DF0" w:rsidP="00E57DF0">
      <w:pPr>
        <w:spacing w:line="240" w:lineRule="exact"/>
        <w:jc w:val="both"/>
        <w:rPr>
          <w:rFonts w:eastAsia="Batang"/>
          <w:b/>
          <w:lang w:eastAsia="ko-KR"/>
        </w:rPr>
      </w:pPr>
      <w:r>
        <w:rPr>
          <w:rFonts w:eastAsia="Batang" w:hint="eastAsia"/>
          <w:b/>
          <w:lang w:eastAsia="ko-KR"/>
        </w:rPr>
        <w:t xml:space="preserve">      </w:t>
      </w:r>
    </w:p>
    <w:p w:rsidR="00E57DF0" w:rsidRDefault="00E57DF0" w:rsidP="00E57DF0">
      <w:pPr>
        <w:spacing w:line="240" w:lineRule="exact"/>
        <w:jc w:val="both"/>
        <w:rPr>
          <w:rFonts w:eastAsia="Batang"/>
          <w:lang w:eastAsia="ko-KR"/>
        </w:rPr>
      </w:pPr>
      <w:r>
        <w:rPr>
          <w:rFonts w:eastAsia="Batang"/>
          <w:lang w:eastAsia="ko-KR"/>
        </w:rPr>
        <w:t xml:space="preserve"> </w:t>
      </w:r>
      <w:r>
        <w:rPr>
          <w:rFonts w:eastAsia="Batang"/>
          <w:lang w:eastAsia="ko-KR"/>
        </w:rPr>
        <w:tab/>
      </w:r>
      <w:r>
        <w:rPr>
          <w:rFonts w:eastAsia="Batang" w:hint="eastAsia"/>
          <w:lang w:eastAsia="ko-KR"/>
        </w:rPr>
        <w:t xml:space="preserve">AWG would conduct most of its work, coordination and communication through correspondence including e-mail, and </w:t>
      </w:r>
      <w:r>
        <w:rPr>
          <w:rFonts w:eastAsia="Batang"/>
          <w:lang w:eastAsia="ko-KR"/>
        </w:rPr>
        <w:t>would</w:t>
      </w:r>
      <w:r>
        <w:rPr>
          <w:rFonts w:eastAsia="Batang" w:hint="eastAsia"/>
          <w:lang w:eastAsia="ko-KR"/>
        </w:rPr>
        <w:t xml:space="preserve"> be supported by regular reporting from the TC Secretariat. </w:t>
      </w:r>
      <w:r>
        <w:rPr>
          <w:rFonts w:eastAsia="Batang"/>
          <w:lang w:eastAsia="ko-KR"/>
        </w:rPr>
        <w:t xml:space="preserve"> </w:t>
      </w:r>
      <w:r>
        <w:rPr>
          <w:rFonts w:eastAsia="Batang" w:hint="eastAsia"/>
          <w:lang w:eastAsia="ko-KR"/>
        </w:rPr>
        <w:t xml:space="preserve">As described in the above-proposed Terms of Reference of AWG, considerable amount of important issues and projects for TC and its Members will be discussed and accomplished by AWG. To enhance the efficiency of the operation of TC, </w:t>
      </w:r>
      <w:r>
        <w:rPr>
          <w:rFonts w:eastAsia="Batang"/>
          <w:lang w:eastAsia="ko-KR"/>
        </w:rPr>
        <w:t>i</w:t>
      </w:r>
      <w:r>
        <w:rPr>
          <w:rFonts w:eastAsia="Batang" w:hint="eastAsia"/>
          <w:lang w:eastAsia="ko-KR"/>
        </w:rPr>
        <w:t xml:space="preserve">t is </w:t>
      </w:r>
      <w:r>
        <w:rPr>
          <w:rFonts w:eastAsia="Batang"/>
          <w:lang w:eastAsia="ko-KR"/>
        </w:rPr>
        <w:t>recommended</w:t>
      </w:r>
      <w:r>
        <w:rPr>
          <w:rFonts w:eastAsia="Batang" w:hint="eastAsia"/>
          <w:lang w:eastAsia="ko-KR"/>
        </w:rPr>
        <w:t xml:space="preserve"> that </w:t>
      </w:r>
      <w:r>
        <w:rPr>
          <w:rFonts w:eastAsia="Batang"/>
          <w:lang w:eastAsia="ko-KR"/>
        </w:rPr>
        <w:t xml:space="preserve">an </w:t>
      </w:r>
      <w:r>
        <w:rPr>
          <w:rFonts w:eastAsia="Batang" w:hint="eastAsia"/>
          <w:lang w:eastAsia="ko-KR"/>
        </w:rPr>
        <w:t xml:space="preserve">AWG meeting be held </w:t>
      </w:r>
      <w:r>
        <w:rPr>
          <w:rFonts w:eastAsia="Batang"/>
          <w:lang w:eastAsia="ko-KR"/>
        </w:rPr>
        <w:t xml:space="preserve">at least </w:t>
      </w:r>
      <w:r>
        <w:rPr>
          <w:rFonts w:eastAsia="Batang" w:hint="eastAsia"/>
          <w:lang w:eastAsia="ko-KR"/>
        </w:rPr>
        <w:t xml:space="preserve">every year. </w:t>
      </w:r>
      <w:r>
        <w:rPr>
          <w:rFonts w:eastAsia="Batang"/>
          <w:lang w:eastAsia="ko-KR"/>
        </w:rPr>
        <w:t xml:space="preserve"> At the request of the TC or TC Chairperson, the AWG </w:t>
      </w:r>
      <w:r>
        <w:rPr>
          <w:rFonts w:eastAsia="Batang" w:hint="eastAsia"/>
          <w:lang w:eastAsia="ko-KR"/>
        </w:rPr>
        <w:t>will investigate</w:t>
      </w:r>
      <w:r>
        <w:rPr>
          <w:rFonts w:eastAsia="Batang"/>
          <w:lang w:eastAsia="ko-KR"/>
        </w:rPr>
        <w:t xml:space="preserve"> and review issues, make recommendations and proposals, </w:t>
      </w:r>
      <w:r>
        <w:rPr>
          <w:rFonts w:eastAsia="Batang" w:hint="eastAsia"/>
          <w:lang w:eastAsia="ko-KR"/>
        </w:rPr>
        <w:t xml:space="preserve">and </w:t>
      </w:r>
      <w:r>
        <w:rPr>
          <w:rFonts w:eastAsia="Batang"/>
          <w:lang w:eastAsia="ko-KR"/>
        </w:rPr>
        <w:t xml:space="preserve">if approved by the TC, assist in </w:t>
      </w:r>
      <w:r>
        <w:rPr>
          <w:rFonts w:eastAsia="Batang" w:hint="eastAsia"/>
          <w:lang w:eastAsia="ko-KR"/>
        </w:rPr>
        <w:t>implement</w:t>
      </w:r>
      <w:r>
        <w:rPr>
          <w:rFonts w:eastAsia="Batang"/>
          <w:lang w:eastAsia="ko-KR"/>
        </w:rPr>
        <w:t>ing approved projects, activities, etc.</w:t>
      </w:r>
    </w:p>
    <w:p w:rsidR="00E57DF0" w:rsidRDefault="00E57DF0" w:rsidP="00E57DF0">
      <w:pPr>
        <w:spacing w:line="240" w:lineRule="exact"/>
        <w:jc w:val="both"/>
        <w:rPr>
          <w:rFonts w:eastAsia="Batang"/>
          <w:lang w:eastAsia="ko-KR"/>
        </w:rPr>
      </w:pPr>
    </w:p>
    <w:p w:rsidR="00E57DF0" w:rsidRDefault="00E57DF0" w:rsidP="00E57DF0">
      <w:pPr>
        <w:jc w:val="both"/>
      </w:pPr>
    </w:p>
    <w:p w:rsidR="00E57DF0" w:rsidRDefault="00E57DF0" w:rsidP="00E57DF0">
      <w:pPr>
        <w:jc w:val="both"/>
      </w:pPr>
    </w:p>
    <w:p w:rsidR="00E57DF0" w:rsidRDefault="00E57DF0" w:rsidP="00E57DF0">
      <w:pPr>
        <w:jc w:val="both"/>
      </w:pPr>
    </w:p>
    <w:p w:rsidR="00E57DF0" w:rsidRDefault="00E57DF0" w:rsidP="00E57DF0">
      <w:pPr>
        <w:jc w:val="both"/>
      </w:pPr>
    </w:p>
    <w:p w:rsidR="00E57DF0" w:rsidRDefault="00E57DF0" w:rsidP="00E57DF0">
      <w:pPr>
        <w:jc w:val="both"/>
      </w:pPr>
    </w:p>
    <w:p w:rsidR="0083404F" w:rsidRDefault="0083404F"/>
    <w:sectPr w:rsidR="0083404F">
      <w:headerReference w:type="even" r:id="rId8"/>
      <w:headerReference w:type="default" r:id="rId9"/>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6576" w:rsidRDefault="00296576">
      <w:r>
        <w:separator/>
      </w:r>
    </w:p>
  </w:endnote>
  <w:endnote w:type="continuationSeparator" w:id="0">
    <w:p w:rsidR="00296576" w:rsidRDefault="00296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6576" w:rsidRDefault="00296576">
      <w:r>
        <w:separator/>
      </w:r>
    </w:p>
  </w:footnote>
  <w:footnote w:type="continuationSeparator" w:id="0">
    <w:p w:rsidR="00296576" w:rsidRDefault="002965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32E7" w:rsidRDefault="00E57DF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832E7" w:rsidRDefault="00E50F45">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32E7" w:rsidRDefault="00E57DF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50F45">
      <w:rPr>
        <w:rStyle w:val="PageNumber"/>
        <w:noProof/>
      </w:rPr>
      <w:t>1</w:t>
    </w:r>
    <w:r>
      <w:rPr>
        <w:rStyle w:val="PageNumber"/>
      </w:rPr>
      <w:fldChar w:fldCharType="end"/>
    </w:r>
  </w:p>
  <w:p w:rsidR="00B832E7" w:rsidRDefault="00E50F45">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B56D8A"/>
    <w:multiLevelType w:val="hybridMultilevel"/>
    <w:tmpl w:val="143A3A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49F6E7A"/>
    <w:multiLevelType w:val="hybridMultilevel"/>
    <w:tmpl w:val="2EAE1852"/>
    <w:lvl w:ilvl="0" w:tplc="04090001">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620"/>
        </w:tabs>
        <w:ind w:left="1620" w:hanging="360"/>
      </w:pPr>
      <w:rPr>
        <w:rFonts w:ascii="Courier New" w:hAnsi="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2">
    <w:nsid w:val="39AB089A"/>
    <w:multiLevelType w:val="hybridMultilevel"/>
    <w:tmpl w:val="382AF6D6"/>
    <w:lvl w:ilvl="0" w:tplc="04090001">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num w:numId="1">
    <w:abstractNumId w:val="1"/>
  </w:num>
  <w:num w:numId="2">
    <w:abstractNumId w:val="0"/>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7DF0"/>
    <w:rsid w:val="00296576"/>
    <w:rsid w:val="00382644"/>
    <w:rsid w:val="0056098B"/>
    <w:rsid w:val="00604477"/>
    <w:rsid w:val="007D0664"/>
    <w:rsid w:val="0083404F"/>
    <w:rsid w:val="00912474"/>
    <w:rsid w:val="00CF056F"/>
    <w:rsid w:val="00E50F45"/>
    <w:rsid w:val="00E51726"/>
    <w:rsid w:val="00E57DF0"/>
    <w:rsid w:val="00F133D8"/>
    <w:rsid w:val="00FD7E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7DF0"/>
    <w:pPr>
      <w:spacing w:after="0" w:line="240" w:lineRule="auto"/>
    </w:pPr>
    <w:rPr>
      <w:rFonts w:ascii="Times New Roman" w:eastAsia="Times New Roman" w:hAnsi="Times New Roman" w:cs="Angsana New"/>
      <w:sz w:val="24"/>
      <w:szCs w:val="24"/>
    </w:rPr>
  </w:style>
  <w:style w:type="paragraph" w:styleId="Heading1">
    <w:name w:val="heading 1"/>
    <w:basedOn w:val="Normal"/>
    <w:next w:val="Normal"/>
    <w:link w:val="Heading1Char"/>
    <w:qFormat/>
    <w:rsid w:val="00E57DF0"/>
    <w:pPr>
      <w:keepNext/>
      <w:outlineLvl w:val="0"/>
    </w:pPr>
    <w:rPr>
      <w:b/>
      <w:bCs/>
    </w:rPr>
  </w:style>
  <w:style w:type="paragraph" w:styleId="Heading3">
    <w:name w:val="heading 3"/>
    <w:basedOn w:val="Normal"/>
    <w:next w:val="Normal"/>
    <w:link w:val="Heading3Char"/>
    <w:qFormat/>
    <w:rsid w:val="00E57DF0"/>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57DF0"/>
    <w:rPr>
      <w:rFonts w:ascii="Times New Roman" w:eastAsia="Times New Roman" w:hAnsi="Times New Roman" w:cs="Angsana New"/>
      <w:b/>
      <w:bCs/>
      <w:sz w:val="24"/>
      <w:szCs w:val="24"/>
    </w:rPr>
  </w:style>
  <w:style w:type="character" w:customStyle="1" w:styleId="Heading3Char">
    <w:name w:val="Heading 3 Char"/>
    <w:basedOn w:val="DefaultParagraphFont"/>
    <w:link w:val="Heading3"/>
    <w:rsid w:val="00E57DF0"/>
    <w:rPr>
      <w:rFonts w:ascii="Arial" w:eastAsia="Times New Roman" w:hAnsi="Arial" w:cs="Arial"/>
      <w:b/>
      <w:bCs/>
      <w:sz w:val="26"/>
      <w:szCs w:val="26"/>
    </w:rPr>
  </w:style>
  <w:style w:type="paragraph" w:styleId="BodyText">
    <w:name w:val="Body Text"/>
    <w:basedOn w:val="Normal"/>
    <w:link w:val="BodyTextChar"/>
    <w:rsid w:val="00E57DF0"/>
    <w:pPr>
      <w:tabs>
        <w:tab w:val="left" w:pos="540"/>
      </w:tabs>
      <w:jc w:val="both"/>
    </w:pPr>
    <w:rPr>
      <w:rFonts w:eastAsia="PMingLiU"/>
      <w:sz w:val="22"/>
      <w:szCs w:val="22"/>
      <w:lang w:bidi="th-TH"/>
    </w:rPr>
  </w:style>
  <w:style w:type="character" w:customStyle="1" w:styleId="BodyTextChar">
    <w:name w:val="Body Text Char"/>
    <w:basedOn w:val="DefaultParagraphFont"/>
    <w:link w:val="BodyText"/>
    <w:rsid w:val="00E57DF0"/>
    <w:rPr>
      <w:rFonts w:ascii="Times New Roman" w:eastAsia="PMingLiU" w:hAnsi="Times New Roman" w:cs="Angsana New"/>
      <w:lang w:bidi="th-TH"/>
    </w:rPr>
  </w:style>
  <w:style w:type="paragraph" w:styleId="Header">
    <w:name w:val="header"/>
    <w:basedOn w:val="Normal"/>
    <w:link w:val="HeaderChar"/>
    <w:rsid w:val="00E57DF0"/>
    <w:pPr>
      <w:tabs>
        <w:tab w:val="center" w:pos="4320"/>
        <w:tab w:val="right" w:pos="8640"/>
      </w:tabs>
    </w:pPr>
  </w:style>
  <w:style w:type="character" w:customStyle="1" w:styleId="HeaderChar">
    <w:name w:val="Header Char"/>
    <w:basedOn w:val="DefaultParagraphFont"/>
    <w:link w:val="Header"/>
    <w:rsid w:val="00E57DF0"/>
    <w:rPr>
      <w:rFonts w:ascii="Times New Roman" w:eastAsia="Times New Roman" w:hAnsi="Times New Roman" w:cs="Angsana New"/>
      <w:sz w:val="24"/>
      <w:szCs w:val="24"/>
    </w:rPr>
  </w:style>
  <w:style w:type="character" w:styleId="PageNumber">
    <w:name w:val="page number"/>
    <w:basedOn w:val="DefaultParagraphFont"/>
    <w:rsid w:val="00E57DF0"/>
  </w:style>
  <w:style w:type="paragraph" w:styleId="BalloonText">
    <w:name w:val="Balloon Text"/>
    <w:basedOn w:val="Normal"/>
    <w:link w:val="BalloonTextChar"/>
    <w:uiPriority w:val="99"/>
    <w:semiHidden/>
    <w:unhideWhenUsed/>
    <w:rsid w:val="00F133D8"/>
    <w:rPr>
      <w:rFonts w:ascii="Tahoma" w:hAnsi="Tahoma" w:cs="Tahoma"/>
      <w:sz w:val="16"/>
      <w:szCs w:val="16"/>
    </w:rPr>
  </w:style>
  <w:style w:type="character" w:customStyle="1" w:styleId="BalloonTextChar">
    <w:name w:val="Balloon Text Char"/>
    <w:basedOn w:val="DefaultParagraphFont"/>
    <w:link w:val="BalloonText"/>
    <w:uiPriority w:val="99"/>
    <w:semiHidden/>
    <w:rsid w:val="00F133D8"/>
    <w:rPr>
      <w:rFonts w:ascii="Tahoma" w:eastAsia="Times New Roman" w:hAnsi="Tahoma" w:cs="Tahoma"/>
      <w:sz w:val="16"/>
      <w:szCs w:val="16"/>
    </w:rPr>
  </w:style>
  <w:style w:type="paragraph" w:styleId="ListParagraph">
    <w:name w:val="List Paragraph"/>
    <w:basedOn w:val="Normal"/>
    <w:uiPriority w:val="34"/>
    <w:qFormat/>
    <w:rsid w:val="00F133D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7DF0"/>
    <w:pPr>
      <w:spacing w:after="0" w:line="240" w:lineRule="auto"/>
    </w:pPr>
    <w:rPr>
      <w:rFonts w:ascii="Times New Roman" w:eastAsia="Times New Roman" w:hAnsi="Times New Roman" w:cs="Angsana New"/>
      <w:sz w:val="24"/>
      <w:szCs w:val="24"/>
    </w:rPr>
  </w:style>
  <w:style w:type="paragraph" w:styleId="Heading1">
    <w:name w:val="heading 1"/>
    <w:basedOn w:val="Normal"/>
    <w:next w:val="Normal"/>
    <w:link w:val="Heading1Char"/>
    <w:qFormat/>
    <w:rsid w:val="00E57DF0"/>
    <w:pPr>
      <w:keepNext/>
      <w:outlineLvl w:val="0"/>
    </w:pPr>
    <w:rPr>
      <w:b/>
      <w:bCs/>
    </w:rPr>
  </w:style>
  <w:style w:type="paragraph" w:styleId="Heading3">
    <w:name w:val="heading 3"/>
    <w:basedOn w:val="Normal"/>
    <w:next w:val="Normal"/>
    <w:link w:val="Heading3Char"/>
    <w:qFormat/>
    <w:rsid w:val="00E57DF0"/>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57DF0"/>
    <w:rPr>
      <w:rFonts w:ascii="Times New Roman" w:eastAsia="Times New Roman" w:hAnsi="Times New Roman" w:cs="Angsana New"/>
      <w:b/>
      <w:bCs/>
      <w:sz w:val="24"/>
      <w:szCs w:val="24"/>
    </w:rPr>
  </w:style>
  <w:style w:type="character" w:customStyle="1" w:styleId="Heading3Char">
    <w:name w:val="Heading 3 Char"/>
    <w:basedOn w:val="DefaultParagraphFont"/>
    <w:link w:val="Heading3"/>
    <w:rsid w:val="00E57DF0"/>
    <w:rPr>
      <w:rFonts w:ascii="Arial" w:eastAsia="Times New Roman" w:hAnsi="Arial" w:cs="Arial"/>
      <w:b/>
      <w:bCs/>
      <w:sz w:val="26"/>
      <w:szCs w:val="26"/>
    </w:rPr>
  </w:style>
  <w:style w:type="paragraph" w:styleId="BodyText">
    <w:name w:val="Body Text"/>
    <w:basedOn w:val="Normal"/>
    <w:link w:val="BodyTextChar"/>
    <w:rsid w:val="00E57DF0"/>
    <w:pPr>
      <w:tabs>
        <w:tab w:val="left" w:pos="540"/>
      </w:tabs>
      <w:jc w:val="both"/>
    </w:pPr>
    <w:rPr>
      <w:rFonts w:eastAsia="PMingLiU"/>
      <w:sz w:val="22"/>
      <w:szCs w:val="22"/>
      <w:lang w:bidi="th-TH"/>
    </w:rPr>
  </w:style>
  <w:style w:type="character" w:customStyle="1" w:styleId="BodyTextChar">
    <w:name w:val="Body Text Char"/>
    <w:basedOn w:val="DefaultParagraphFont"/>
    <w:link w:val="BodyText"/>
    <w:rsid w:val="00E57DF0"/>
    <w:rPr>
      <w:rFonts w:ascii="Times New Roman" w:eastAsia="PMingLiU" w:hAnsi="Times New Roman" w:cs="Angsana New"/>
      <w:lang w:bidi="th-TH"/>
    </w:rPr>
  </w:style>
  <w:style w:type="paragraph" w:styleId="Header">
    <w:name w:val="header"/>
    <w:basedOn w:val="Normal"/>
    <w:link w:val="HeaderChar"/>
    <w:rsid w:val="00E57DF0"/>
    <w:pPr>
      <w:tabs>
        <w:tab w:val="center" w:pos="4320"/>
        <w:tab w:val="right" w:pos="8640"/>
      </w:tabs>
    </w:pPr>
  </w:style>
  <w:style w:type="character" w:customStyle="1" w:styleId="HeaderChar">
    <w:name w:val="Header Char"/>
    <w:basedOn w:val="DefaultParagraphFont"/>
    <w:link w:val="Header"/>
    <w:rsid w:val="00E57DF0"/>
    <w:rPr>
      <w:rFonts w:ascii="Times New Roman" w:eastAsia="Times New Roman" w:hAnsi="Times New Roman" w:cs="Angsana New"/>
      <w:sz w:val="24"/>
      <w:szCs w:val="24"/>
    </w:rPr>
  </w:style>
  <w:style w:type="character" w:styleId="PageNumber">
    <w:name w:val="page number"/>
    <w:basedOn w:val="DefaultParagraphFont"/>
    <w:rsid w:val="00E57DF0"/>
  </w:style>
  <w:style w:type="paragraph" w:styleId="BalloonText">
    <w:name w:val="Balloon Text"/>
    <w:basedOn w:val="Normal"/>
    <w:link w:val="BalloonTextChar"/>
    <w:uiPriority w:val="99"/>
    <w:semiHidden/>
    <w:unhideWhenUsed/>
    <w:rsid w:val="00F133D8"/>
    <w:rPr>
      <w:rFonts w:ascii="Tahoma" w:hAnsi="Tahoma" w:cs="Tahoma"/>
      <w:sz w:val="16"/>
      <w:szCs w:val="16"/>
    </w:rPr>
  </w:style>
  <w:style w:type="character" w:customStyle="1" w:styleId="BalloonTextChar">
    <w:name w:val="Balloon Text Char"/>
    <w:basedOn w:val="DefaultParagraphFont"/>
    <w:link w:val="BalloonText"/>
    <w:uiPriority w:val="99"/>
    <w:semiHidden/>
    <w:rsid w:val="00F133D8"/>
    <w:rPr>
      <w:rFonts w:ascii="Tahoma" w:eastAsia="Times New Roman" w:hAnsi="Tahoma" w:cs="Tahoma"/>
      <w:sz w:val="16"/>
      <w:szCs w:val="16"/>
    </w:rPr>
  </w:style>
  <w:style w:type="paragraph" w:styleId="ListParagraph">
    <w:name w:val="List Paragraph"/>
    <w:basedOn w:val="Normal"/>
    <w:uiPriority w:val="34"/>
    <w:qFormat/>
    <w:rsid w:val="00F133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182820">
      <w:bodyDiv w:val="1"/>
      <w:marLeft w:val="0"/>
      <w:marRight w:val="0"/>
      <w:marTop w:val="0"/>
      <w:marBottom w:val="0"/>
      <w:divBdr>
        <w:top w:val="none" w:sz="0" w:space="0" w:color="auto"/>
        <w:left w:val="none" w:sz="0" w:space="0" w:color="auto"/>
        <w:bottom w:val="none" w:sz="0" w:space="0" w:color="auto"/>
        <w:right w:val="none" w:sz="0" w:space="0" w:color="auto"/>
      </w:divBdr>
    </w:div>
    <w:div w:id="1506941302">
      <w:bodyDiv w:val="1"/>
      <w:marLeft w:val="0"/>
      <w:marRight w:val="0"/>
      <w:marTop w:val="0"/>
      <w:marBottom w:val="0"/>
      <w:divBdr>
        <w:top w:val="none" w:sz="0" w:space="0" w:color="auto"/>
        <w:left w:val="none" w:sz="0" w:space="0" w:color="auto"/>
        <w:bottom w:val="none" w:sz="0" w:space="0" w:color="auto"/>
        <w:right w:val="none" w:sz="0" w:space="0" w:color="auto"/>
      </w:divBdr>
    </w:div>
    <w:div w:id="151318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648</Words>
  <Characters>3697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7</cp:revision>
  <dcterms:created xsi:type="dcterms:W3CDTF">2012-11-15T03:15:00Z</dcterms:created>
  <dcterms:modified xsi:type="dcterms:W3CDTF">2012-11-20T00:30:00Z</dcterms:modified>
</cp:coreProperties>
</file>